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5561" w:rsidRDefault="009B5561" w:rsidP="009B5561">
      <w:pPr>
        <w:pStyle w:val="Nadpis1"/>
      </w:pPr>
      <w:r w:rsidRPr="00E37224">
        <w:t>Požiadavky na spracovanie dokumentácie</w:t>
      </w:r>
      <w:r>
        <w:t xml:space="preserve"> </w:t>
      </w:r>
      <w:r w:rsidR="006B6F22">
        <w:t>zhotoviteľa</w:t>
      </w:r>
    </w:p>
    <w:p w:rsidR="009B5561" w:rsidRPr="009B5561" w:rsidRDefault="009B5561" w:rsidP="009B5561">
      <w:r w:rsidRPr="009B5561">
        <w:t xml:space="preserve">Dokumentácia bude spracovaná pre stavbu </w:t>
      </w:r>
      <w:r w:rsidR="00B51973" w:rsidRPr="00B51973">
        <w:rPr>
          <w:b/>
        </w:rPr>
        <w:t>„</w:t>
      </w:r>
      <w:r w:rsidR="00020DB3" w:rsidRPr="00020DB3">
        <w:rPr>
          <w:b/>
        </w:rPr>
        <w:t>D1 Liet. Lúčka – Dub. Ska</w:t>
      </w:r>
      <w:r w:rsidR="00020DB3">
        <w:rPr>
          <w:b/>
        </w:rPr>
        <w:t>la vrátane tunela Višňové</w:t>
      </w:r>
      <w:r w:rsidRPr="009B5561">
        <w:rPr>
          <w:b/>
        </w:rPr>
        <w:t>“.</w:t>
      </w:r>
    </w:p>
    <w:p w:rsidR="009B5561" w:rsidRPr="005D1BFD" w:rsidRDefault="005D1BFD" w:rsidP="009B5561">
      <w:pPr>
        <w:pStyle w:val="Nadpis3"/>
        <w:rPr>
          <w:rFonts w:ascii="Arial" w:hAnsi="Arial" w:cs="Arial"/>
          <w:color w:val="auto"/>
        </w:rPr>
      </w:pPr>
      <w:r w:rsidRPr="005D1BFD">
        <w:rPr>
          <w:rFonts w:ascii="Arial" w:hAnsi="Arial" w:cs="Arial"/>
          <w:color w:val="auto"/>
        </w:rPr>
        <w:t xml:space="preserve">1. </w:t>
      </w:r>
      <w:r>
        <w:rPr>
          <w:rFonts w:ascii="Arial" w:hAnsi="Arial" w:cs="Arial"/>
          <w:color w:val="auto"/>
        </w:rPr>
        <w:tab/>
      </w:r>
      <w:r w:rsidR="009B5561" w:rsidRPr="005D1BFD">
        <w:rPr>
          <w:rFonts w:ascii="Arial" w:hAnsi="Arial" w:cs="Arial"/>
          <w:color w:val="auto"/>
        </w:rPr>
        <w:t>Základné náležitosti dokumentácie stavby</w:t>
      </w:r>
    </w:p>
    <w:p w:rsidR="009B5561" w:rsidRDefault="009B5561" w:rsidP="009B5561">
      <w:pPr>
        <w:pStyle w:val="00-075"/>
      </w:pPr>
      <w:r>
        <w:t>1.</w:t>
      </w:r>
      <w:r>
        <w:tab/>
        <w:t>Na titulnej strane (obale) celej dokumentácie sa uvedie:</w:t>
      </w:r>
    </w:p>
    <w:p w:rsidR="009B5561" w:rsidRDefault="009B5561" w:rsidP="009B5561">
      <w:pPr>
        <w:pStyle w:val="075-125"/>
      </w:pPr>
      <w:r>
        <w:t>•</w:t>
      </w:r>
      <w:r>
        <w:tab/>
        <w:t>názov stavby,</w:t>
      </w:r>
    </w:p>
    <w:p w:rsidR="009B5561" w:rsidRDefault="009B5561" w:rsidP="009B5561">
      <w:pPr>
        <w:pStyle w:val="075-125"/>
      </w:pPr>
      <w:r>
        <w:t>•</w:t>
      </w:r>
      <w:r>
        <w:tab/>
        <w:t>druh dokumentácie,</w:t>
      </w:r>
    </w:p>
    <w:p w:rsidR="009B5561" w:rsidRDefault="009B5561" w:rsidP="009B5561">
      <w:pPr>
        <w:pStyle w:val="075-125"/>
      </w:pPr>
      <w:r>
        <w:t>•</w:t>
      </w:r>
      <w:r>
        <w:tab/>
        <w:t>názov objednávateľa dokumentácie,</w:t>
      </w:r>
    </w:p>
    <w:p w:rsidR="009B5561" w:rsidRDefault="009B5561" w:rsidP="009B5561">
      <w:pPr>
        <w:pStyle w:val="075-125"/>
      </w:pPr>
      <w:r>
        <w:t>•</w:t>
      </w:r>
      <w:r>
        <w:tab/>
        <w:t>názov zhotoviteľa dokumentácie stavby,</w:t>
      </w:r>
    </w:p>
    <w:p w:rsidR="009B5561" w:rsidRDefault="009B5561" w:rsidP="009B5561">
      <w:pPr>
        <w:pStyle w:val="075-125"/>
      </w:pPr>
      <w:r>
        <w:t>•</w:t>
      </w:r>
      <w:r>
        <w:tab/>
        <w:t>dátum zhotovenia dokumentácie stavby (mesiac, rok),</w:t>
      </w:r>
    </w:p>
    <w:p w:rsidR="009B5561" w:rsidRDefault="009B5561" w:rsidP="009B5561">
      <w:pPr>
        <w:pStyle w:val="075-125"/>
      </w:pPr>
      <w:r>
        <w:t>•</w:t>
      </w:r>
      <w:r>
        <w:tab/>
        <w:t>spracovateľ dokumentácie,</w:t>
      </w:r>
    </w:p>
    <w:p w:rsidR="009B5561" w:rsidRDefault="009B5561" w:rsidP="009B5561">
      <w:pPr>
        <w:pStyle w:val="075-125"/>
      </w:pPr>
      <w:r>
        <w:t>•</w:t>
      </w:r>
      <w:r>
        <w:tab/>
        <w:t>podzhotoviteľ dokumentácie.</w:t>
      </w:r>
    </w:p>
    <w:p w:rsidR="009B5561" w:rsidRPr="005D1BFD" w:rsidRDefault="009B5561" w:rsidP="009B5561">
      <w:pPr>
        <w:pStyle w:val="075"/>
      </w:pPr>
      <w:r>
        <w:t>Dokumentácia musí byť podpísaná a</w:t>
      </w:r>
      <w:del w:id="0" w:author="Slušný Adrián" w:date="2020-08-10T15:39:00Z">
        <w:r w:rsidDel="000E11BE">
          <w:delText> </w:delText>
        </w:r>
      </w:del>
      <w:ins w:id="1" w:author="Slušný Adrián" w:date="2020-08-10T15:39:00Z">
        <w:r w:rsidR="000E11BE">
          <w:t> </w:t>
        </w:r>
      </w:ins>
      <w:r>
        <w:t>opečiatkovaná</w:t>
      </w:r>
      <w:r w:rsidR="000E11BE">
        <w:t xml:space="preserve"> riaditeľom stavby,</w:t>
      </w:r>
      <w:r>
        <w:t xml:space="preserve"> hlavným inžinierom projektu, podpísaná zodpovedným projektantom alebo projektantom subdodávateľa pečiatkou odbornej spôsobilosti. Jednotlivé časti dokumentácie a ich prílohy musia byť vypracované osobami, ktoré musia spĺňať technické a odborné predpoklady </w:t>
      </w:r>
      <w:r w:rsidRPr="008F5CAA">
        <w:t xml:space="preserve">podľa </w:t>
      </w:r>
      <w:r w:rsidR="005D1BFD" w:rsidRPr="008F5CAA">
        <w:t>Prílohy č. 1</w:t>
      </w:r>
      <w:r w:rsidR="008F5CAA" w:rsidRPr="008F5CAA">
        <w:t>2</w:t>
      </w:r>
      <w:r w:rsidRPr="008F5CAA">
        <w:t>.</w:t>
      </w:r>
      <w:r w:rsidRPr="005D1BFD">
        <w:t xml:space="preserve"> </w:t>
      </w:r>
    </w:p>
    <w:p w:rsidR="009B5561" w:rsidRDefault="009B5561" w:rsidP="009B5561">
      <w:pPr>
        <w:pStyle w:val="00-075"/>
      </w:pPr>
      <w:r>
        <w:t>2.</w:t>
      </w:r>
      <w:r>
        <w:tab/>
        <w:t>Dokumentácia musí byť vypracovaná v slovenskom jazyku, vrátane popisu navrhovaných jednotlivých objektov a častí dokumentácie vo formáte A4, situácie farebnou tlačou.</w:t>
      </w:r>
    </w:p>
    <w:p w:rsidR="009B5561" w:rsidRDefault="009B5561" w:rsidP="009B5561">
      <w:pPr>
        <w:pStyle w:val="00-075"/>
      </w:pPr>
      <w:r>
        <w:t>3.</w:t>
      </w:r>
      <w:r>
        <w:tab/>
        <w:t>Zoznam vyjadrujúci obsah jednotlivých častí dokumentácie stavby sa uvedie na vnútornej strane obálky alebo prvej strane zväzku tvoriaceho jeden celok.</w:t>
      </w:r>
    </w:p>
    <w:p w:rsidR="009B5561" w:rsidRDefault="009B5561" w:rsidP="009B5561">
      <w:pPr>
        <w:pStyle w:val="00-075"/>
      </w:pPr>
      <w:r>
        <w:t>4.</w:t>
      </w:r>
      <w:r>
        <w:tab/>
        <w:t>Každá samostatná časť dokumentácie stavby musí byť jednotne a jednoznačne označená názvom stavby, druhom dokumentácie, názvom tejto časti dokumentácie a jej označením (číslom alebo písmenom) zhodným s označením v obsahu uvedenom na vnútornej strane vrchnej obálky.</w:t>
      </w:r>
    </w:p>
    <w:p w:rsidR="009B5561" w:rsidRDefault="009B5561" w:rsidP="009B5561">
      <w:pPr>
        <w:pStyle w:val="00-075"/>
      </w:pPr>
      <w:r>
        <w:t>5.</w:t>
      </w:r>
      <w:r>
        <w:tab/>
        <w:t>Každá písomná časť dokumentácie stavby, obsahujúca viac než jeden list, musí byť spojená v jeden pevný celok.</w:t>
      </w:r>
    </w:p>
    <w:p w:rsidR="009B5561" w:rsidRDefault="009B5561" w:rsidP="009B5561">
      <w:pPr>
        <w:pStyle w:val="00-075"/>
      </w:pPr>
      <w:r>
        <w:t>6.</w:t>
      </w:r>
      <w:r>
        <w:tab/>
        <w:t>Vo výkresových častiach dokumentácie stavby musí titulná strana tvoriť s voľne zakladaným výkresom nedeliteľný celok. Výkresy spojené vo zväzku sa opatria súhrnnou titulnou stranou a na jednotlivé výkresy sa jednotne vyznačia údaje, týkajúce sa týchto výkresov.</w:t>
      </w:r>
    </w:p>
    <w:p w:rsidR="009B5561" w:rsidRDefault="009B5561" w:rsidP="009B5561">
      <w:pPr>
        <w:pStyle w:val="00-075"/>
      </w:pPr>
      <w:r>
        <w:t>7.</w:t>
      </w:r>
      <w:r>
        <w:tab/>
        <w:t>Na vypracovanie písomností dokumentácie stavby sa použije normalizovaný formát A4, prípadne A3. Výkresy dokumentácie stavby musia mať (po prípadnom zložení) jednotný formát normalizovaného radu A určený objednávateľom. Spracovanie výkresov sa uskutoční podľa platných výkresových noriem a požiadaviek objednávateľa.</w:t>
      </w:r>
    </w:p>
    <w:p w:rsidR="009B5561" w:rsidRDefault="009B5561" w:rsidP="009B5561">
      <w:pPr>
        <w:pStyle w:val="00-075"/>
      </w:pPr>
      <w:r>
        <w:t>8.</w:t>
      </w:r>
      <w:r>
        <w:tab/>
        <w:t>Požiadavky na kvalitu materiálu, druh reprografickej metódy textov a výkresov, farebnosť, výsledný formát, počet súprav, počet výtlačkov jednotlivých príloh alebo častí a ďalšie požiadavky na vybavenie dokumentácie stavby určí ich objednávateľ v ZoD.</w:t>
      </w:r>
    </w:p>
    <w:p w:rsidR="009B5561" w:rsidRDefault="009B5561" w:rsidP="009B5561">
      <w:pPr>
        <w:pStyle w:val="00-075"/>
      </w:pPr>
      <w:r>
        <w:t>9.</w:t>
      </w:r>
      <w:r>
        <w:tab/>
        <w:t>Geometrické plány, statické výpočty a hydrotechnické výpočty určené na trvalé uloženie musia byť vyhotovené takým spôsobom, aby výkresy a texty boli jasné a čitateľné po dobu životnosti stavby.</w:t>
      </w:r>
    </w:p>
    <w:p w:rsidR="009B5561" w:rsidRDefault="009B5561" w:rsidP="009B5561">
      <w:pPr>
        <w:pStyle w:val="00-075"/>
      </w:pPr>
      <w:r>
        <w:t>10.</w:t>
      </w:r>
      <w:r>
        <w:tab/>
        <w:t>Kópie dokumentácií musia byť jasné a čitateľné.</w:t>
      </w:r>
    </w:p>
    <w:p w:rsidR="009B5561" w:rsidRDefault="009B5561" w:rsidP="009B5561">
      <w:pPr>
        <w:pStyle w:val="00-075"/>
      </w:pPr>
      <w:r>
        <w:t>11.</w:t>
      </w:r>
      <w:r>
        <w:tab/>
        <w:t>Ak dokumentáciu spracúva podzhotoviteľ, musí byť potvrdená aj zhotoviteľom dokumentácie (podľa ZoD).</w:t>
      </w:r>
    </w:p>
    <w:p w:rsidR="009B5561" w:rsidRDefault="009B5561" w:rsidP="009B5561">
      <w:pPr>
        <w:pStyle w:val="00-075"/>
      </w:pPr>
      <w:r>
        <w:t>12.</w:t>
      </w:r>
      <w:r>
        <w:tab/>
        <w:t>Zmeny a úpravy v odovzdávaných súpravách dokumentácie stavby smie zhotoviteľ dokumentácie vykonať len so zvolením objednávateľa.</w:t>
      </w:r>
    </w:p>
    <w:p w:rsidR="009B5561" w:rsidRDefault="009B5561" w:rsidP="009B5561">
      <w:pPr>
        <w:pStyle w:val="00-075"/>
      </w:pPr>
      <w:r>
        <w:t>13.</w:t>
      </w:r>
      <w:r>
        <w:tab/>
        <w:t>Opravy a zmeny uskutočnené pri schvaľovaní sa v dokumentácii stavby vyznačia trvanlivým spôsobom červene alebo zelene a to tak, aby bol viditeľný i pôvodný údaj a aby bolo zrejmé, kedy a kto (meno, útvar) opravu či zmenu vykonal.</w:t>
      </w:r>
    </w:p>
    <w:p w:rsidR="009B5561" w:rsidRDefault="009B5561" w:rsidP="009B5561">
      <w:pPr>
        <w:pStyle w:val="00-075"/>
      </w:pPr>
      <w:r>
        <w:t>14.</w:t>
      </w:r>
      <w:r>
        <w:tab/>
        <w:t>Výkresovú dokumentáciu dodať vo formáte .dgn, textovú a tabuľkovú časť dodať vo formátoch .doc a .xls + kompletnú dokumentáciu vo formáte .pdf. v zmysle smernice TP 009.</w:t>
      </w:r>
    </w:p>
    <w:p w:rsidR="009B5561" w:rsidRDefault="009B5561" w:rsidP="009B5561">
      <w:pPr>
        <w:pStyle w:val="00-075"/>
      </w:pPr>
      <w:r>
        <w:tab/>
        <w:t>O</w:t>
      </w:r>
      <w:r w:rsidRPr="00F32D6E">
        <w:t>rtofotomapa vo formáte TIFF s georeferencovaním *.tfw a vo formáte JPEG s georeferencovaním *.jgw (využitie digitálnych dát v programe GIS Esid), aj s licenciou pre Národnú diaľničnú spoločnosť, a.s.</w:t>
      </w:r>
    </w:p>
    <w:p w:rsidR="009B5561" w:rsidRDefault="009B5561" w:rsidP="009B5561">
      <w:pPr>
        <w:pStyle w:val="00-075"/>
      </w:pPr>
      <w:r>
        <w:t>15.</w:t>
      </w:r>
      <w:r>
        <w:tab/>
        <w:t>Cenová časť dokumentácie na ponuku, výkaz výmer bude odovzdaný v digitálnej podobe a spracovaný v zmysle dátového predpisu NDS.</w:t>
      </w:r>
    </w:p>
    <w:p w:rsidR="009B5561" w:rsidRDefault="009B5561" w:rsidP="009B5561">
      <w:pPr>
        <w:pStyle w:val="00-075"/>
      </w:pPr>
      <w:r>
        <w:t>16.</w:t>
      </w:r>
      <w:r>
        <w:tab/>
        <w:t>Názvy adresárov a podadresárov v digitálnej forme dokumentácie musia korešpondovať s názvami jednotlivých častí dokumentácie a jej príloh.</w:t>
      </w:r>
    </w:p>
    <w:p w:rsidR="007C3DB1" w:rsidRDefault="007C3DB1" w:rsidP="00485362">
      <w:pPr>
        <w:pStyle w:val="Hlavika"/>
        <w:tabs>
          <w:tab w:val="clear" w:pos="9071"/>
          <w:tab w:val="left" w:pos="546"/>
          <w:tab w:val="left" w:pos="1260"/>
          <w:tab w:val="left" w:pos="2520"/>
        </w:tabs>
        <w:spacing w:after="120"/>
        <w:jc w:val="both"/>
        <w:rPr>
          <w:bCs/>
        </w:rPr>
      </w:pPr>
    </w:p>
    <w:p w:rsidR="00CF1796" w:rsidRDefault="00CF1796" w:rsidP="00485362">
      <w:pPr>
        <w:pStyle w:val="Hlavika"/>
        <w:tabs>
          <w:tab w:val="clear" w:pos="9071"/>
          <w:tab w:val="left" w:pos="546"/>
          <w:tab w:val="left" w:pos="1260"/>
          <w:tab w:val="left" w:pos="2520"/>
        </w:tabs>
        <w:spacing w:after="120"/>
        <w:jc w:val="both"/>
        <w:rPr>
          <w:bCs/>
        </w:rPr>
      </w:pPr>
    </w:p>
    <w:p w:rsidR="007C3DB1" w:rsidRDefault="007C3DB1" w:rsidP="00485362">
      <w:pPr>
        <w:pStyle w:val="Hlavika"/>
        <w:tabs>
          <w:tab w:val="clear" w:pos="9071"/>
          <w:tab w:val="left" w:pos="546"/>
          <w:tab w:val="left" w:pos="1260"/>
          <w:tab w:val="left" w:pos="2520"/>
        </w:tabs>
        <w:spacing w:after="120"/>
        <w:jc w:val="both"/>
        <w:rPr>
          <w:bCs/>
        </w:rPr>
      </w:pPr>
      <w:bookmarkStart w:id="2" w:name="_GoBack"/>
      <w:bookmarkEnd w:id="2"/>
    </w:p>
    <w:p w:rsidR="007C3DB1" w:rsidRDefault="007C3DB1" w:rsidP="00CF1796">
      <w:pPr>
        <w:pStyle w:val="Hlavika"/>
        <w:tabs>
          <w:tab w:val="clear" w:pos="9071"/>
          <w:tab w:val="left" w:pos="546"/>
          <w:tab w:val="left" w:pos="1260"/>
          <w:tab w:val="left" w:pos="2520"/>
        </w:tabs>
        <w:spacing w:after="120"/>
        <w:rPr>
          <w:bCs/>
        </w:rPr>
      </w:pPr>
    </w:p>
    <w:sectPr w:rsidR="007C3DB1" w:rsidSect="00573760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207" w:right="1134" w:bottom="1134" w:left="1134" w:header="42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2005" w:rsidRDefault="00562005">
      <w:r>
        <w:separator/>
      </w:r>
    </w:p>
  </w:endnote>
  <w:endnote w:type="continuationSeparator" w:id="0">
    <w:p w:rsidR="00562005" w:rsidRDefault="005620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141" w:rsidRPr="0086131A" w:rsidRDefault="000A4141" w:rsidP="000A4141">
    <w:pPr>
      <w:pStyle w:val="Pta"/>
      <w:tabs>
        <w:tab w:val="clear" w:pos="9072"/>
        <w:tab w:val="right" w:pos="9720"/>
      </w:tabs>
      <w:ind w:right="360"/>
      <w:rPr>
        <w:sz w:val="16"/>
        <w:szCs w:val="16"/>
      </w:rPr>
    </w:pPr>
    <w:r w:rsidRPr="0086131A">
      <w:rPr>
        <w:sz w:val="16"/>
        <w:szCs w:val="16"/>
      </w:rPr>
      <w:t>Zväzok 3, Príloha č.5</w:t>
    </w:r>
    <w:r w:rsidRPr="0086131A">
      <w:rPr>
        <w:sz w:val="16"/>
        <w:szCs w:val="16"/>
      </w:rPr>
      <w:tab/>
    </w:r>
    <w:r w:rsidRPr="0086131A">
      <w:rPr>
        <w:sz w:val="16"/>
        <w:szCs w:val="16"/>
      </w:rPr>
      <w:tab/>
      <w:t xml:space="preserve">Strana </w:t>
    </w:r>
    <w:r w:rsidR="00203B6C" w:rsidRPr="0086131A">
      <w:rPr>
        <w:sz w:val="16"/>
        <w:szCs w:val="16"/>
      </w:rPr>
      <w:fldChar w:fldCharType="begin"/>
    </w:r>
    <w:r w:rsidRPr="0086131A">
      <w:rPr>
        <w:sz w:val="16"/>
        <w:szCs w:val="16"/>
      </w:rPr>
      <w:instrText xml:space="preserve"> PAGE   \* MERGEFORMAT </w:instrText>
    </w:r>
    <w:r w:rsidR="00203B6C" w:rsidRPr="0086131A">
      <w:rPr>
        <w:sz w:val="16"/>
        <w:szCs w:val="16"/>
      </w:rPr>
      <w:fldChar w:fldCharType="separate"/>
    </w:r>
    <w:r w:rsidR="0086131A">
      <w:rPr>
        <w:noProof/>
        <w:sz w:val="16"/>
        <w:szCs w:val="16"/>
      </w:rPr>
      <w:t>1</w:t>
    </w:r>
    <w:r w:rsidR="00203B6C" w:rsidRPr="0086131A">
      <w:rPr>
        <w:sz w:val="16"/>
        <w:szCs w:val="16"/>
      </w:rPr>
      <w:fldChar w:fldCharType="end"/>
    </w:r>
  </w:p>
  <w:p w:rsidR="00CF1796" w:rsidRPr="0086131A" w:rsidRDefault="006B6F22" w:rsidP="000A4141">
    <w:pPr>
      <w:pStyle w:val="Pta"/>
      <w:tabs>
        <w:tab w:val="clear" w:pos="9072"/>
        <w:tab w:val="right" w:pos="9720"/>
      </w:tabs>
      <w:ind w:right="360"/>
      <w:rPr>
        <w:sz w:val="16"/>
        <w:szCs w:val="16"/>
      </w:rPr>
    </w:pPr>
    <w:r w:rsidRPr="0086131A">
      <w:rPr>
        <w:sz w:val="16"/>
        <w:szCs w:val="16"/>
      </w:rPr>
      <w:t>P</w:t>
    </w:r>
    <w:r w:rsidR="000A4141" w:rsidRPr="0086131A">
      <w:rPr>
        <w:sz w:val="16"/>
        <w:szCs w:val="16"/>
      </w:rPr>
      <w:t>ožiadavky na spracovanie Dokumentácie Zhotoviteľa</w:t>
    </w:r>
    <w:r w:rsidR="000A4141" w:rsidRPr="0086131A">
      <w:rPr>
        <w:sz w:val="16"/>
        <w:szCs w:val="16"/>
      </w:rPr>
      <w:tab/>
    </w:r>
    <w:r w:rsidR="000A4141" w:rsidRPr="0086131A"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1796" w:rsidRPr="00EE5AA5" w:rsidRDefault="00203B6C" w:rsidP="00880778">
    <w:pPr>
      <w:pStyle w:val="Pta"/>
      <w:framePr w:wrap="around" w:vAnchor="text" w:hAnchor="margin" w:xAlign="right" w:y="1"/>
      <w:rPr>
        <w:rStyle w:val="slostrany"/>
        <w:sz w:val="18"/>
        <w:szCs w:val="18"/>
      </w:rPr>
    </w:pPr>
    <w:r w:rsidRPr="00EE5AA5">
      <w:rPr>
        <w:rStyle w:val="slostrany"/>
        <w:sz w:val="18"/>
        <w:szCs w:val="18"/>
      </w:rPr>
      <w:fldChar w:fldCharType="begin"/>
    </w:r>
    <w:r w:rsidR="00CF1796" w:rsidRPr="00EE5AA5">
      <w:rPr>
        <w:rStyle w:val="slostrany"/>
        <w:sz w:val="18"/>
        <w:szCs w:val="18"/>
      </w:rPr>
      <w:instrText xml:space="preserve">PAGE  </w:instrText>
    </w:r>
    <w:r w:rsidRPr="00EE5AA5">
      <w:rPr>
        <w:rStyle w:val="slostrany"/>
        <w:sz w:val="18"/>
        <w:szCs w:val="18"/>
      </w:rPr>
      <w:fldChar w:fldCharType="separate"/>
    </w:r>
    <w:r w:rsidR="000A4141">
      <w:rPr>
        <w:rStyle w:val="slostrany"/>
        <w:noProof/>
        <w:sz w:val="18"/>
        <w:szCs w:val="18"/>
      </w:rPr>
      <w:t>1</w:t>
    </w:r>
    <w:r w:rsidRPr="00EE5AA5">
      <w:rPr>
        <w:rStyle w:val="slostrany"/>
        <w:sz w:val="18"/>
        <w:szCs w:val="18"/>
      </w:rPr>
      <w:fldChar w:fldCharType="end"/>
    </w:r>
  </w:p>
  <w:p w:rsidR="00CF1796" w:rsidRPr="00EE5AA5" w:rsidRDefault="00CF1796" w:rsidP="006E1FDD">
    <w:pPr>
      <w:pStyle w:val="Pta"/>
      <w:tabs>
        <w:tab w:val="clear" w:pos="9072"/>
        <w:tab w:val="right" w:pos="9720"/>
      </w:tabs>
      <w:ind w:right="360"/>
      <w:rPr>
        <w:sz w:val="18"/>
        <w:szCs w:val="18"/>
      </w:rPr>
    </w:pPr>
    <w:r w:rsidRPr="00EE5AA5">
      <w:rPr>
        <w:sz w:val="18"/>
        <w:szCs w:val="18"/>
      </w:rPr>
      <w:t>Zväzok 3, Príloha č.5</w:t>
    </w:r>
  </w:p>
  <w:p w:rsidR="00CF1796" w:rsidRPr="00EE5AA5" w:rsidRDefault="00CF1796" w:rsidP="006E1FDD">
    <w:pPr>
      <w:pStyle w:val="Pta"/>
      <w:tabs>
        <w:tab w:val="clear" w:pos="9072"/>
        <w:tab w:val="right" w:pos="9720"/>
      </w:tabs>
      <w:ind w:right="360"/>
      <w:rPr>
        <w:sz w:val="18"/>
        <w:szCs w:val="18"/>
      </w:rPr>
    </w:pPr>
    <w:r w:rsidRPr="00EE5AA5">
      <w:rPr>
        <w:sz w:val="18"/>
        <w:szCs w:val="18"/>
      </w:rPr>
      <w:t>Základné požiadavky na spracovanie Dokumentácie Zhotoviteľa</w:t>
    </w:r>
    <w:r w:rsidRPr="00EE5AA5">
      <w:rPr>
        <w:sz w:val="18"/>
        <w:szCs w:val="18"/>
      </w:rPr>
      <w:tab/>
    </w:r>
    <w:r w:rsidRPr="00EE5AA5">
      <w:rPr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2005" w:rsidRDefault="00562005">
      <w:r>
        <w:separator/>
      </w:r>
    </w:p>
  </w:footnote>
  <w:footnote w:type="continuationSeparator" w:id="0">
    <w:p w:rsidR="00562005" w:rsidRDefault="005620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41" w:type="dxa"/>
      <w:tblInd w:w="108" w:type="dxa"/>
      <w:tblBorders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9341"/>
    </w:tblGrid>
    <w:tr w:rsidR="0086131A" w:rsidTr="008D61F9">
      <w:trPr>
        <w:cantSplit/>
        <w:trHeight w:val="207"/>
      </w:trPr>
      <w:tc>
        <w:tcPr>
          <w:tcW w:w="9341" w:type="dxa"/>
        </w:tcPr>
        <w:p w:rsidR="0086131A" w:rsidRPr="0077171D" w:rsidRDefault="0086131A" w:rsidP="0086131A">
          <w:pPr>
            <w:spacing w:after="0"/>
            <w:rPr>
              <w:b/>
              <w:bCs/>
              <w:sz w:val="16"/>
              <w:szCs w:val="16"/>
            </w:rPr>
          </w:pPr>
          <w:r w:rsidRPr="0077171D">
            <w:rPr>
              <w:b/>
              <w:bCs/>
              <w:sz w:val="16"/>
              <w:szCs w:val="16"/>
            </w:rPr>
            <w:t>Súťažné podklady</w:t>
          </w:r>
          <w:r w:rsidRPr="0077171D">
            <w:rPr>
              <w:sz w:val="16"/>
              <w:szCs w:val="16"/>
            </w:rPr>
            <w:t xml:space="preserve">: </w:t>
          </w:r>
          <w:r w:rsidRPr="0077171D">
            <w:rPr>
              <w:bCs/>
              <w:sz w:val="16"/>
              <w:szCs w:val="16"/>
            </w:rPr>
            <w:t>Diaľnica D1 Lietavská Lúčka – Višňové – Dubna Skala</w:t>
          </w:r>
          <w:r w:rsidRPr="00462816">
            <w:rPr>
              <w:bCs/>
              <w:sz w:val="16"/>
              <w:szCs w:val="16"/>
            </w:rPr>
            <w:t xml:space="preserve"> </w:t>
          </w:r>
          <w:r>
            <w:rPr>
              <w:bCs/>
              <w:sz w:val="16"/>
              <w:szCs w:val="16"/>
            </w:rPr>
            <w:t xml:space="preserve">                            </w:t>
          </w:r>
          <w:r w:rsidRPr="00462816">
            <w:rPr>
              <w:bCs/>
              <w:sz w:val="16"/>
              <w:szCs w:val="16"/>
            </w:rPr>
            <w:t>Národná diaľničná spoločnosť, a.s.</w:t>
          </w:r>
        </w:p>
      </w:tc>
    </w:tr>
    <w:tr w:rsidR="0086131A" w:rsidRPr="001A21CF" w:rsidTr="008D61F9">
      <w:trPr>
        <w:cantSplit/>
        <w:trHeight w:val="207"/>
      </w:trPr>
      <w:tc>
        <w:tcPr>
          <w:tcW w:w="9341" w:type="dxa"/>
        </w:tcPr>
        <w:p w:rsidR="0086131A" w:rsidRPr="00BD341F" w:rsidRDefault="0086131A" w:rsidP="0086131A">
          <w:pPr>
            <w:rPr>
              <w:bCs/>
              <w:sz w:val="16"/>
              <w:szCs w:val="16"/>
              <w:u w:val="single"/>
            </w:rPr>
          </w:pPr>
          <w:r w:rsidRPr="00BD341F">
            <w:rPr>
              <w:sz w:val="16"/>
              <w:szCs w:val="16"/>
              <w:u w:val="single"/>
            </w:rPr>
            <w:t>Verejná súťaž – Práce „žltý FIDIC“                                                                                        Dúbravská cesta 14, 841 04 Bratislava</w:t>
          </w:r>
        </w:p>
      </w:tc>
    </w:tr>
  </w:tbl>
  <w:p w:rsidR="0086131A" w:rsidRPr="00AF0B98" w:rsidRDefault="0086131A" w:rsidP="0086131A">
    <w:pPr>
      <w:pStyle w:val="Hlavika"/>
      <w:rPr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1796" w:rsidRPr="00EE5AA5" w:rsidRDefault="00CF1796" w:rsidP="00485362">
    <w:pPr>
      <w:pStyle w:val="Hlavika"/>
      <w:tabs>
        <w:tab w:val="clear" w:pos="9071"/>
        <w:tab w:val="right" w:pos="9639"/>
      </w:tabs>
      <w:rPr>
        <w:sz w:val="18"/>
        <w:szCs w:val="18"/>
      </w:rPr>
    </w:pPr>
    <w:r w:rsidRPr="00EE5AA5">
      <w:rPr>
        <w:sz w:val="18"/>
        <w:szCs w:val="18"/>
      </w:rPr>
      <w:t xml:space="preserve">Súťažné podklady: </w:t>
    </w:r>
    <w:r w:rsidRPr="00EE5AA5">
      <w:rPr>
        <w:b/>
        <w:bCs/>
        <w:sz w:val="18"/>
        <w:szCs w:val="18"/>
      </w:rPr>
      <w:t>Diaľnica D1 Hričovské Podhradie - Lietavská Lúčka</w:t>
    </w:r>
    <w:r w:rsidRPr="00EE5AA5">
      <w:rPr>
        <w:b/>
        <w:bCs/>
        <w:sz w:val="18"/>
        <w:szCs w:val="18"/>
      </w:rPr>
      <w:tab/>
    </w:r>
    <w:r w:rsidRPr="00EE5AA5">
      <w:rPr>
        <w:sz w:val="18"/>
        <w:szCs w:val="18"/>
      </w:rPr>
      <w:t>Národná diaľničná spoločnosť, a.s.</w:t>
    </w:r>
  </w:p>
  <w:p w:rsidR="00CF1796" w:rsidRPr="00EE5AA5" w:rsidRDefault="00CF1796" w:rsidP="00485362">
    <w:pPr>
      <w:pStyle w:val="Hlavika"/>
      <w:tabs>
        <w:tab w:val="clear" w:pos="9071"/>
        <w:tab w:val="right" w:pos="9639"/>
      </w:tabs>
      <w:rPr>
        <w:sz w:val="18"/>
        <w:szCs w:val="18"/>
      </w:rPr>
    </w:pPr>
    <w:r w:rsidRPr="00EE5AA5">
      <w:t xml:space="preserve">Užšia </w:t>
    </w:r>
    <w:r w:rsidRPr="00EE5AA5">
      <w:rPr>
        <w:sz w:val="18"/>
        <w:szCs w:val="18"/>
      </w:rPr>
      <w:t xml:space="preserve">súťaž – Práce „žltý FIDIC“ </w:t>
    </w:r>
    <w:r w:rsidRPr="00EE5AA5">
      <w:rPr>
        <w:sz w:val="18"/>
        <w:szCs w:val="18"/>
      </w:rPr>
      <w:tab/>
    </w:r>
    <w:r w:rsidRPr="00EE5AA5">
      <w:rPr>
        <w:sz w:val="18"/>
        <w:szCs w:val="18"/>
      </w:rPr>
      <w:tab/>
      <w:t>Mlynské nivy 45, 821 09 Bratislava</w:t>
    </w:r>
  </w:p>
  <w:p w:rsidR="00CF1796" w:rsidRPr="00EE5AA5" w:rsidRDefault="00CF1796" w:rsidP="00485362">
    <w:pPr>
      <w:pStyle w:val="Hlavika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81CE0"/>
    <w:multiLevelType w:val="hybridMultilevel"/>
    <w:tmpl w:val="F6547472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B01D20"/>
    <w:multiLevelType w:val="hybridMultilevel"/>
    <w:tmpl w:val="1A208280"/>
    <w:lvl w:ilvl="0" w:tplc="BA9EC136">
      <w:start w:val="1"/>
      <w:numFmt w:val="bullet"/>
      <w:lvlText w:val=""/>
      <w:lvlJc w:val="left"/>
      <w:pPr>
        <w:tabs>
          <w:tab w:val="num" w:pos="1646"/>
        </w:tabs>
        <w:ind w:left="92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039223BB"/>
    <w:multiLevelType w:val="hybridMultilevel"/>
    <w:tmpl w:val="09A429F4"/>
    <w:lvl w:ilvl="0" w:tplc="2E8E4698">
      <w:start w:val="1"/>
      <w:numFmt w:val="bullet"/>
      <w:lvlText w:val=""/>
      <w:lvlJc w:val="left"/>
      <w:pPr>
        <w:tabs>
          <w:tab w:val="num" w:pos="1107"/>
        </w:tabs>
        <w:ind w:left="1107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05496BD3"/>
    <w:multiLevelType w:val="hybridMultilevel"/>
    <w:tmpl w:val="96E8D91E"/>
    <w:lvl w:ilvl="0" w:tplc="E1CE1E1E">
      <w:start w:val="2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232A7D"/>
    <w:multiLevelType w:val="hybridMultilevel"/>
    <w:tmpl w:val="AA146CEA"/>
    <w:lvl w:ilvl="0" w:tplc="CEFAF296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E444821C">
      <w:numFmt w:val="none"/>
      <w:lvlText w:val=""/>
      <w:lvlJc w:val="left"/>
      <w:pPr>
        <w:tabs>
          <w:tab w:val="num" w:pos="360"/>
        </w:tabs>
      </w:pPr>
    </w:lvl>
    <w:lvl w:ilvl="2" w:tplc="D214FC4A">
      <w:numFmt w:val="none"/>
      <w:lvlText w:val=""/>
      <w:lvlJc w:val="left"/>
      <w:pPr>
        <w:tabs>
          <w:tab w:val="num" w:pos="360"/>
        </w:tabs>
      </w:pPr>
    </w:lvl>
    <w:lvl w:ilvl="3" w:tplc="3412E1A2">
      <w:numFmt w:val="none"/>
      <w:lvlText w:val=""/>
      <w:lvlJc w:val="left"/>
      <w:pPr>
        <w:tabs>
          <w:tab w:val="num" w:pos="360"/>
        </w:tabs>
      </w:pPr>
    </w:lvl>
    <w:lvl w:ilvl="4" w:tplc="9ABA3C54">
      <w:numFmt w:val="none"/>
      <w:lvlText w:val=""/>
      <w:lvlJc w:val="left"/>
      <w:pPr>
        <w:tabs>
          <w:tab w:val="num" w:pos="360"/>
        </w:tabs>
      </w:pPr>
    </w:lvl>
    <w:lvl w:ilvl="5" w:tplc="F0D271B2">
      <w:numFmt w:val="none"/>
      <w:lvlText w:val=""/>
      <w:lvlJc w:val="left"/>
      <w:pPr>
        <w:tabs>
          <w:tab w:val="num" w:pos="360"/>
        </w:tabs>
      </w:pPr>
    </w:lvl>
    <w:lvl w:ilvl="6" w:tplc="37A63FC6">
      <w:numFmt w:val="none"/>
      <w:lvlText w:val=""/>
      <w:lvlJc w:val="left"/>
      <w:pPr>
        <w:tabs>
          <w:tab w:val="num" w:pos="360"/>
        </w:tabs>
      </w:pPr>
    </w:lvl>
    <w:lvl w:ilvl="7" w:tplc="E68AE19A">
      <w:numFmt w:val="none"/>
      <w:lvlText w:val=""/>
      <w:lvlJc w:val="left"/>
      <w:pPr>
        <w:tabs>
          <w:tab w:val="num" w:pos="360"/>
        </w:tabs>
      </w:pPr>
    </w:lvl>
    <w:lvl w:ilvl="8" w:tplc="922C4EA6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0D9E2BC0"/>
    <w:multiLevelType w:val="hybridMultilevel"/>
    <w:tmpl w:val="5A8E8706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5F0D56"/>
    <w:multiLevelType w:val="hybridMultilevel"/>
    <w:tmpl w:val="A204E99A"/>
    <w:lvl w:ilvl="0" w:tplc="432659EC">
      <w:start w:val="1"/>
      <w:numFmt w:val="bullet"/>
      <w:lvlText w:val=""/>
      <w:lvlJc w:val="left"/>
      <w:pPr>
        <w:tabs>
          <w:tab w:val="num" w:pos="747"/>
        </w:tabs>
        <w:ind w:left="747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BD604B"/>
    <w:multiLevelType w:val="hybridMultilevel"/>
    <w:tmpl w:val="BDFE29B0"/>
    <w:lvl w:ilvl="0" w:tplc="2E8E4698">
      <w:start w:val="1"/>
      <w:numFmt w:val="bullet"/>
      <w:lvlText w:val=""/>
      <w:lvlJc w:val="left"/>
      <w:pPr>
        <w:tabs>
          <w:tab w:val="num" w:pos="1496"/>
        </w:tabs>
        <w:ind w:left="1496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369"/>
        </w:tabs>
        <w:ind w:left="236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089"/>
        </w:tabs>
        <w:ind w:left="308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809"/>
        </w:tabs>
        <w:ind w:left="380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529"/>
        </w:tabs>
        <w:ind w:left="452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249"/>
        </w:tabs>
        <w:ind w:left="524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969"/>
        </w:tabs>
        <w:ind w:left="596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689"/>
        </w:tabs>
        <w:ind w:left="668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409"/>
        </w:tabs>
        <w:ind w:left="7409" w:hanging="360"/>
      </w:pPr>
      <w:rPr>
        <w:rFonts w:ascii="Wingdings" w:hAnsi="Wingdings" w:hint="default"/>
      </w:rPr>
    </w:lvl>
  </w:abstractNum>
  <w:abstractNum w:abstractNumId="8" w15:restartNumberingAfterBreak="0">
    <w:nsid w:val="11FC1A99"/>
    <w:multiLevelType w:val="hybridMultilevel"/>
    <w:tmpl w:val="41942352"/>
    <w:lvl w:ilvl="0" w:tplc="BA9EC136">
      <w:start w:val="1"/>
      <w:numFmt w:val="bullet"/>
      <w:lvlText w:val=""/>
      <w:lvlJc w:val="left"/>
      <w:pPr>
        <w:tabs>
          <w:tab w:val="num" w:pos="2006"/>
        </w:tabs>
        <w:ind w:left="128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124647C5"/>
    <w:multiLevelType w:val="hybridMultilevel"/>
    <w:tmpl w:val="241238B6"/>
    <w:lvl w:ilvl="0" w:tplc="BA9EC136">
      <w:start w:val="1"/>
      <w:numFmt w:val="bullet"/>
      <w:lvlText w:val=""/>
      <w:lvlJc w:val="left"/>
      <w:pPr>
        <w:tabs>
          <w:tab w:val="num" w:pos="2006"/>
        </w:tabs>
        <w:ind w:left="128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12C301FF"/>
    <w:multiLevelType w:val="hybridMultilevel"/>
    <w:tmpl w:val="88CA4442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9B4B5F"/>
    <w:multiLevelType w:val="hybridMultilevel"/>
    <w:tmpl w:val="8B1A0CF0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BD13F9"/>
    <w:multiLevelType w:val="hybridMultilevel"/>
    <w:tmpl w:val="CC02F9E8"/>
    <w:lvl w:ilvl="0" w:tplc="2E8E4698">
      <w:start w:val="1"/>
      <w:numFmt w:val="bullet"/>
      <w:lvlText w:val=""/>
      <w:lvlJc w:val="left"/>
      <w:pPr>
        <w:tabs>
          <w:tab w:val="num" w:pos="747"/>
        </w:tabs>
        <w:ind w:left="747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 w15:restartNumberingAfterBreak="0">
    <w:nsid w:val="1FCC187C"/>
    <w:multiLevelType w:val="hybridMultilevel"/>
    <w:tmpl w:val="0A8E2776"/>
    <w:lvl w:ilvl="0" w:tplc="041B0015">
      <w:start w:val="8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29A3312"/>
    <w:multiLevelType w:val="hybridMultilevel"/>
    <w:tmpl w:val="0DCA66A8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F01BE3"/>
    <w:multiLevelType w:val="hybridMultilevel"/>
    <w:tmpl w:val="14729CF8"/>
    <w:lvl w:ilvl="0" w:tplc="BA9EC136">
      <w:start w:val="1"/>
      <w:numFmt w:val="bullet"/>
      <w:lvlText w:val=""/>
      <w:lvlJc w:val="left"/>
      <w:pPr>
        <w:tabs>
          <w:tab w:val="num" w:pos="1647"/>
        </w:tabs>
        <w:ind w:left="929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621"/>
        </w:tabs>
        <w:ind w:left="162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341"/>
        </w:tabs>
        <w:ind w:left="234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061"/>
        </w:tabs>
        <w:ind w:left="306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781"/>
        </w:tabs>
        <w:ind w:left="378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501"/>
        </w:tabs>
        <w:ind w:left="450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221"/>
        </w:tabs>
        <w:ind w:left="522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941"/>
        </w:tabs>
        <w:ind w:left="594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661"/>
        </w:tabs>
        <w:ind w:left="6661" w:hanging="360"/>
      </w:pPr>
      <w:rPr>
        <w:rFonts w:ascii="Wingdings" w:hAnsi="Wingdings" w:hint="default"/>
      </w:rPr>
    </w:lvl>
  </w:abstractNum>
  <w:abstractNum w:abstractNumId="16" w15:restartNumberingAfterBreak="0">
    <w:nsid w:val="25A609BC"/>
    <w:multiLevelType w:val="multilevel"/>
    <w:tmpl w:val="290650A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2AAB23CC"/>
    <w:multiLevelType w:val="hybridMultilevel"/>
    <w:tmpl w:val="002E21AE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FB4E88"/>
    <w:multiLevelType w:val="hybridMultilevel"/>
    <w:tmpl w:val="FCCCBBFC"/>
    <w:lvl w:ilvl="0" w:tplc="BA9EC136">
      <w:start w:val="1"/>
      <w:numFmt w:val="bullet"/>
      <w:lvlText w:val=""/>
      <w:lvlJc w:val="left"/>
      <w:pPr>
        <w:tabs>
          <w:tab w:val="num" w:pos="2006"/>
        </w:tabs>
        <w:ind w:left="128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38D74AF8"/>
    <w:multiLevelType w:val="hybridMultilevel"/>
    <w:tmpl w:val="72ACAEDA"/>
    <w:lvl w:ilvl="0" w:tplc="835CD06C">
      <w:start w:val="1"/>
      <w:numFmt w:val="upperLetter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91E7681"/>
    <w:multiLevelType w:val="hybridMultilevel"/>
    <w:tmpl w:val="E5A6A102"/>
    <w:lvl w:ilvl="0" w:tplc="2E8E4698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B0015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A2FA6E">
      <w:start w:val="3"/>
      <w:numFmt w:val="decimal"/>
      <w:lvlText w:val="%3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39766B"/>
    <w:multiLevelType w:val="hybridMultilevel"/>
    <w:tmpl w:val="8C7AB1FA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9001D7"/>
    <w:multiLevelType w:val="hybridMultilevel"/>
    <w:tmpl w:val="97AC1B3C"/>
    <w:lvl w:ilvl="0" w:tplc="BA9EC136">
      <w:start w:val="1"/>
      <w:numFmt w:val="bullet"/>
      <w:lvlText w:val=""/>
      <w:lvlJc w:val="left"/>
      <w:pPr>
        <w:tabs>
          <w:tab w:val="num" w:pos="1646"/>
        </w:tabs>
        <w:ind w:left="92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3" w15:restartNumberingAfterBreak="0">
    <w:nsid w:val="39AF32CF"/>
    <w:multiLevelType w:val="multilevel"/>
    <w:tmpl w:val="049C29A0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3A7F4F7D"/>
    <w:multiLevelType w:val="hybridMultilevel"/>
    <w:tmpl w:val="AB70785A"/>
    <w:lvl w:ilvl="0" w:tplc="041B0015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A9EC136">
      <w:start w:val="1"/>
      <w:numFmt w:val="bullet"/>
      <w:lvlText w:val=""/>
      <w:lvlJc w:val="left"/>
      <w:pPr>
        <w:tabs>
          <w:tab w:val="num" w:pos="2365"/>
        </w:tabs>
        <w:ind w:left="1647" w:hanging="567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5F03C8C"/>
    <w:multiLevelType w:val="multilevel"/>
    <w:tmpl w:val="049C29A0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46BA0E4E"/>
    <w:multiLevelType w:val="hybridMultilevel"/>
    <w:tmpl w:val="10C48668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A845C9"/>
    <w:multiLevelType w:val="hybridMultilevel"/>
    <w:tmpl w:val="DAEAF08A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C65788"/>
    <w:multiLevelType w:val="hybridMultilevel"/>
    <w:tmpl w:val="EFB22DE4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B3445E2"/>
    <w:multiLevelType w:val="multilevel"/>
    <w:tmpl w:val="65527B7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4CC72365"/>
    <w:multiLevelType w:val="hybridMultilevel"/>
    <w:tmpl w:val="0986C7BA"/>
    <w:lvl w:ilvl="0" w:tplc="63BC92FE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D090851"/>
    <w:multiLevelType w:val="hybridMultilevel"/>
    <w:tmpl w:val="646A98BA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F023784"/>
    <w:multiLevelType w:val="hybridMultilevel"/>
    <w:tmpl w:val="0CF6841E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1A152EF"/>
    <w:multiLevelType w:val="hybridMultilevel"/>
    <w:tmpl w:val="D7E02B9C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2B76E55"/>
    <w:multiLevelType w:val="hybridMultilevel"/>
    <w:tmpl w:val="20221E4E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DE65E9"/>
    <w:multiLevelType w:val="multilevel"/>
    <w:tmpl w:val="C734D05E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59266181"/>
    <w:multiLevelType w:val="hybridMultilevel"/>
    <w:tmpl w:val="9F18C684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D1C4D1B"/>
    <w:multiLevelType w:val="hybridMultilevel"/>
    <w:tmpl w:val="89E8F5D4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051823"/>
    <w:multiLevelType w:val="hybridMultilevel"/>
    <w:tmpl w:val="46126F82"/>
    <w:lvl w:ilvl="0" w:tplc="2E8E4698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49A3568"/>
    <w:multiLevelType w:val="multilevel"/>
    <w:tmpl w:val="049C29A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 w15:restartNumberingAfterBreak="0">
    <w:nsid w:val="652D4750"/>
    <w:multiLevelType w:val="hybridMultilevel"/>
    <w:tmpl w:val="1FC675C4"/>
    <w:lvl w:ilvl="0" w:tplc="FD124E50">
      <w:start w:val="1"/>
      <w:numFmt w:val="bullet"/>
      <w:lvlText w:val=""/>
      <w:lvlJc w:val="left"/>
      <w:pPr>
        <w:tabs>
          <w:tab w:val="num" w:pos="128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5705558"/>
    <w:multiLevelType w:val="hybridMultilevel"/>
    <w:tmpl w:val="B0EE0A3A"/>
    <w:lvl w:ilvl="0" w:tplc="2E8E4698">
      <w:start w:val="1"/>
      <w:numFmt w:val="bullet"/>
      <w:lvlText w:val=""/>
      <w:lvlJc w:val="left"/>
      <w:pPr>
        <w:tabs>
          <w:tab w:val="num" w:pos="1912"/>
        </w:tabs>
        <w:ind w:left="1912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785"/>
        </w:tabs>
        <w:ind w:left="27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505"/>
        </w:tabs>
        <w:ind w:left="35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4225"/>
        </w:tabs>
        <w:ind w:left="42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945"/>
        </w:tabs>
        <w:ind w:left="49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665"/>
        </w:tabs>
        <w:ind w:left="56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385"/>
        </w:tabs>
        <w:ind w:left="63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7105"/>
        </w:tabs>
        <w:ind w:left="71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825"/>
        </w:tabs>
        <w:ind w:left="7825" w:hanging="360"/>
      </w:pPr>
      <w:rPr>
        <w:rFonts w:ascii="Wingdings" w:hAnsi="Wingdings" w:hint="default"/>
      </w:rPr>
    </w:lvl>
  </w:abstractNum>
  <w:abstractNum w:abstractNumId="42" w15:restartNumberingAfterBreak="0">
    <w:nsid w:val="668D718E"/>
    <w:multiLevelType w:val="hybridMultilevel"/>
    <w:tmpl w:val="37227B82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7DB04C9"/>
    <w:multiLevelType w:val="multilevel"/>
    <w:tmpl w:val="049C29A0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68281E32"/>
    <w:multiLevelType w:val="hybridMultilevel"/>
    <w:tmpl w:val="20F80EE4"/>
    <w:lvl w:ilvl="0" w:tplc="2E8E4698">
      <w:start w:val="1"/>
      <w:numFmt w:val="bullet"/>
      <w:lvlText w:val=""/>
      <w:lvlJc w:val="left"/>
      <w:pPr>
        <w:tabs>
          <w:tab w:val="num" w:pos="927"/>
        </w:tabs>
        <w:ind w:left="927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68EC6A64"/>
    <w:multiLevelType w:val="hybridMultilevel"/>
    <w:tmpl w:val="E1A86608"/>
    <w:lvl w:ilvl="0" w:tplc="A70AA62A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BA9EC136">
      <w:start w:val="1"/>
      <w:numFmt w:val="bullet"/>
      <w:lvlText w:val=""/>
      <w:lvlJc w:val="left"/>
      <w:pPr>
        <w:tabs>
          <w:tab w:val="num" w:pos="2365"/>
        </w:tabs>
        <w:ind w:left="1647" w:hanging="567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6A75699A"/>
    <w:multiLevelType w:val="hybridMultilevel"/>
    <w:tmpl w:val="39BE8BE4"/>
    <w:lvl w:ilvl="0" w:tplc="041B0015">
      <w:start w:val="1"/>
      <w:numFmt w:val="upperLetter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9202C794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2E8E4698">
      <w:start w:val="1"/>
      <w:numFmt w:val="bullet"/>
      <w:lvlText w:val=""/>
      <w:lvlJc w:val="left"/>
      <w:pPr>
        <w:tabs>
          <w:tab w:val="num" w:pos="2727"/>
        </w:tabs>
        <w:ind w:left="2727" w:hanging="567"/>
      </w:pPr>
      <w:rPr>
        <w:rFonts w:ascii="Symbol" w:hAnsi="Symbol" w:hint="default"/>
      </w:rPr>
    </w:lvl>
    <w:lvl w:ilvl="3" w:tplc="1DA6E0DC">
      <w:start w:val="5"/>
      <w:numFmt w:val="decimal"/>
      <w:lvlText w:val="%4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4" w:tplc="2E8E4698">
      <w:start w:val="1"/>
      <w:numFmt w:val="bullet"/>
      <w:lvlText w:val=""/>
      <w:lvlJc w:val="left"/>
      <w:pPr>
        <w:tabs>
          <w:tab w:val="num" w:pos="3987"/>
        </w:tabs>
        <w:ind w:left="3987" w:hanging="567"/>
      </w:pPr>
      <w:rPr>
        <w:rFonts w:ascii="Symbol" w:hAnsi="Symbol" w:hint="default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7" w15:restartNumberingAfterBreak="0">
    <w:nsid w:val="6B1435BE"/>
    <w:multiLevelType w:val="hybridMultilevel"/>
    <w:tmpl w:val="7D106F3A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C320A34"/>
    <w:multiLevelType w:val="hybridMultilevel"/>
    <w:tmpl w:val="5EA2D9CE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E8E7E05"/>
    <w:multiLevelType w:val="hybridMultilevel"/>
    <w:tmpl w:val="B34C0328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1CC6AA7"/>
    <w:multiLevelType w:val="hybridMultilevel"/>
    <w:tmpl w:val="24D0CB62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752604F"/>
    <w:multiLevelType w:val="hybridMultilevel"/>
    <w:tmpl w:val="F8FEE3B2"/>
    <w:lvl w:ilvl="0" w:tplc="BA9EC136">
      <w:start w:val="1"/>
      <w:numFmt w:val="bullet"/>
      <w:lvlText w:val=""/>
      <w:lvlJc w:val="left"/>
      <w:pPr>
        <w:tabs>
          <w:tab w:val="num" w:pos="1646"/>
        </w:tabs>
        <w:ind w:left="92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52" w15:restartNumberingAfterBreak="0">
    <w:nsid w:val="7AB66636"/>
    <w:multiLevelType w:val="hybridMultilevel"/>
    <w:tmpl w:val="000E79E0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E350D5C"/>
    <w:multiLevelType w:val="hybridMultilevel"/>
    <w:tmpl w:val="7DE64760"/>
    <w:lvl w:ilvl="0" w:tplc="2E8E4698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FC2174C"/>
    <w:multiLevelType w:val="hybridMultilevel"/>
    <w:tmpl w:val="C75E04FA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6"/>
  </w:num>
  <w:num w:numId="3">
    <w:abstractNumId w:val="39"/>
  </w:num>
  <w:num w:numId="4">
    <w:abstractNumId w:val="29"/>
  </w:num>
  <w:num w:numId="5">
    <w:abstractNumId w:val="19"/>
  </w:num>
  <w:num w:numId="6">
    <w:abstractNumId w:val="13"/>
  </w:num>
  <w:num w:numId="7">
    <w:abstractNumId w:val="44"/>
  </w:num>
  <w:num w:numId="8">
    <w:abstractNumId w:val="20"/>
  </w:num>
  <w:num w:numId="9">
    <w:abstractNumId w:val="12"/>
  </w:num>
  <w:num w:numId="10">
    <w:abstractNumId w:val="53"/>
  </w:num>
  <w:num w:numId="11">
    <w:abstractNumId w:val="41"/>
  </w:num>
  <w:num w:numId="12">
    <w:abstractNumId w:val="38"/>
  </w:num>
  <w:num w:numId="13">
    <w:abstractNumId w:val="46"/>
  </w:num>
  <w:num w:numId="14">
    <w:abstractNumId w:val="43"/>
  </w:num>
  <w:num w:numId="15">
    <w:abstractNumId w:val="2"/>
  </w:num>
  <w:num w:numId="16">
    <w:abstractNumId w:val="7"/>
  </w:num>
  <w:num w:numId="17">
    <w:abstractNumId w:val="23"/>
  </w:num>
  <w:num w:numId="18">
    <w:abstractNumId w:val="6"/>
  </w:num>
  <w:num w:numId="19">
    <w:abstractNumId w:val="40"/>
  </w:num>
  <w:num w:numId="20">
    <w:abstractNumId w:val="30"/>
  </w:num>
  <w:num w:numId="21">
    <w:abstractNumId w:val="47"/>
  </w:num>
  <w:num w:numId="22">
    <w:abstractNumId w:val="18"/>
  </w:num>
  <w:num w:numId="23">
    <w:abstractNumId w:val="8"/>
  </w:num>
  <w:num w:numId="24">
    <w:abstractNumId w:val="9"/>
  </w:num>
  <w:num w:numId="25">
    <w:abstractNumId w:val="17"/>
  </w:num>
  <w:num w:numId="26">
    <w:abstractNumId w:val="31"/>
  </w:num>
  <w:num w:numId="27">
    <w:abstractNumId w:val="26"/>
  </w:num>
  <w:num w:numId="28">
    <w:abstractNumId w:val="35"/>
  </w:num>
  <w:num w:numId="29">
    <w:abstractNumId w:val="14"/>
  </w:num>
  <w:num w:numId="30">
    <w:abstractNumId w:val="5"/>
  </w:num>
  <w:num w:numId="31">
    <w:abstractNumId w:val="37"/>
  </w:num>
  <w:num w:numId="32">
    <w:abstractNumId w:val="15"/>
  </w:num>
  <w:num w:numId="33">
    <w:abstractNumId w:val="24"/>
  </w:num>
  <w:num w:numId="34">
    <w:abstractNumId w:val="45"/>
  </w:num>
  <w:num w:numId="35">
    <w:abstractNumId w:val="25"/>
  </w:num>
  <w:num w:numId="36">
    <w:abstractNumId w:val="10"/>
  </w:num>
  <w:num w:numId="37">
    <w:abstractNumId w:val="32"/>
  </w:num>
  <w:num w:numId="38">
    <w:abstractNumId w:val="49"/>
  </w:num>
  <w:num w:numId="39">
    <w:abstractNumId w:val="36"/>
  </w:num>
  <w:num w:numId="40">
    <w:abstractNumId w:val="52"/>
  </w:num>
  <w:num w:numId="41">
    <w:abstractNumId w:val="51"/>
  </w:num>
  <w:num w:numId="42">
    <w:abstractNumId w:val="22"/>
  </w:num>
  <w:num w:numId="43">
    <w:abstractNumId w:val="1"/>
  </w:num>
  <w:num w:numId="44">
    <w:abstractNumId w:val="11"/>
  </w:num>
  <w:num w:numId="45">
    <w:abstractNumId w:val="34"/>
  </w:num>
  <w:num w:numId="46">
    <w:abstractNumId w:val="48"/>
  </w:num>
  <w:num w:numId="47">
    <w:abstractNumId w:val="42"/>
  </w:num>
  <w:num w:numId="48">
    <w:abstractNumId w:val="28"/>
  </w:num>
  <w:num w:numId="49">
    <w:abstractNumId w:val="0"/>
  </w:num>
  <w:num w:numId="50">
    <w:abstractNumId w:val="54"/>
  </w:num>
  <w:num w:numId="51">
    <w:abstractNumId w:val="50"/>
  </w:num>
  <w:num w:numId="52">
    <w:abstractNumId w:val="21"/>
  </w:num>
  <w:num w:numId="53">
    <w:abstractNumId w:val="27"/>
  </w:num>
  <w:num w:numId="54">
    <w:abstractNumId w:val="33"/>
  </w:num>
  <w:num w:numId="5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lušný Adrián">
    <w15:presenceInfo w15:providerId="AD" w15:userId="S-1-5-21-2632814639-3980634626-3591563423-7485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0523"/>
    <w:rsid w:val="00015330"/>
    <w:rsid w:val="00017824"/>
    <w:rsid w:val="00020DB3"/>
    <w:rsid w:val="00043117"/>
    <w:rsid w:val="00044F1A"/>
    <w:rsid w:val="00045B32"/>
    <w:rsid w:val="0005083D"/>
    <w:rsid w:val="000568C5"/>
    <w:rsid w:val="00057360"/>
    <w:rsid w:val="00062836"/>
    <w:rsid w:val="00066335"/>
    <w:rsid w:val="00067765"/>
    <w:rsid w:val="00071DEF"/>
    <w:rsid w:val="00090ED1"/>
    <w:rsid w:val="00091D70"/>
    <w:rsid w:val="000A4141"/>
    <w:rsid w:val="000B22E1"/>
    <w:rsid w:val="000C0A47"/>
    <w:rsid w:val="000C10E8"/>
    <w:rsid w:val="000C1202"/>
    <w:rsid w:val="000E11BE"/>
    <w:rsid w:val="000E3EC7"/>
    <w:rsid w:val="000E4E95"/>
    <w:rsid w:val="001013A3"/>
    <w:rsid w:val="0010407E"/>
    <w:rsid w:val="00104AFC"/>
    <w:rsid w:val="00107647"/>
    <w:rsid w:val="00117A9F"/>
    <w:rsid w:val="00131B07"/>
    <w:rsid w:val="001335FD"/>
    <w:rsid w:val="00134B11"/>
    <w:rsid w:val="0014142E"/>
    <w:rsid w:val="00141C62"/>
    <w:rsid w:val="00141C93"/>
    <w:rsid w:val="001427C7"/>
    <w:rsid w:val="0015020D"/>
    <w:rsid w:val="001504DE"/>
    <w:rsid w:val="00152DCD"/>
    <w:rsid w:val="001649AF"/>
    <w:rsid w:val="00171AC4"/>
    <w:rsid w:val="00171BB5"/>
    <w:rsid w:val="00175C26"/>
    <w:rsid w:val="00176E87"/>
    <w:rsid w:val="00182F2A"/>
    <w:rsid w:val="00184E17"/>
    <w:rsid w:val="001856E1"/>
    <w:rsid w:val="001A26F7"/>
    <w:rsid w:val="001D4049"/>
    <w:rsid w:val="001E1F66"/>
    <w:rsid w:val="001E579F"/>
    <w:rsid w:val="001E6D40"/>
    <w:rsid w:val="001F00CD"/>
    <w:rsid w:val="001F1385"/>
    <w:rsid w:val="001F14E2"/>
    <w:rsid w:val="00203B6C"/>
    <w:rsid w:val="00223F56"/>
    <w:rsid w:val="00236B97"/>
    <w:rsid w:val="002372DC"/>
    <w:rsid w:val="00244F76"/>
    <w:rsid w:val="00247F30"/>
    <w:rsid w:val="00252B56"/>
    <w:rsid w:val="00264C39"/>
    <w:rsid w:val="00277871"/>
    <w:rsid w:val="00294377"/>
    <w:rsid w:val="0029745F"/>
    <w:rsid w:val="002C66F6"/>
    <w:rsid w:val="002D2BE2"/>
    <w:rsid w:val="002D4A07"/>
    <w:rsid w:val="002E2257"/>
    <w:rsid w:val="002F4C7A"/>
    <w:rsid w:val="002F7C21"/>
    <w:rsid w:val="003052DD"/>
    <w:rsid w:val="00307853"/>
    <w:rsid w:val="003108BF"/>
    <w:rsid w:val="0031445A"/>
    <w:rsid w:val="00320979"/>
    <w:rsid w:val="00324538"/>
    <w:rsid w:val="00330A63"/>
    <w:rsid w:val="00333A24"/>
    <w:rsid w:val="0033445C"/>
    <w:rsid w:val="00334B8E"/>
    <w:rsid w:val="00337B74"/>
    <w:rsid w:val="00345AD5"/>
    <w:rsid w:val="00347213"/>
    <w:rsid w:val="0035018F"/>
    <w:rsid w:val="00350523"/>
    <w:rsid w:val="00354675"/>
    <w:rsid w:val="00357209"/>
    <w:rsid w:val="00362BD5"/>
    <w:rsid w:val="003824DA"/>
    <w:rsid w:val="00383B3F"/>
    <w:rsid w:val="003929A6"/>
    <w:rsid w:val="003A2152"/>
    <w:rsid w:val="003B50F2"/>
    <w:rsid w:val="003D3B45"/>
    <w:rsid w:val="003D5A1C"/>
    <w:rsid w:val="003F75C4"/>
    <w:rsid w:val="00407EB5"/>
    <w:rsid w:val="00410D70"/>
    <w:rsid w:val="004118D6"/>
    <w:rsid w:val="00412399"/>
    <w:rsid w:val="00424B56"/>
    <w:rsid w:val="00430D6E"/>
    <w:rsid w:val="004364D6"/>
    <w:rsid w:val="004431A6"/>
    <w:rsid w:val="0044336F"/>
    <w:rsid w:val="00443568"/>
    <w:rsid w:val="004453DE"/>
    <w:rsid w:val="00462ABA"/>
    <w:rsid w:val="00462F86"/>
    <w:rsid w:val="00476CE8"/>
    <w:rsid w:val="00476FF8"/>
    <w:rsid w:val="00485362"/>
    <w:rsid w:val="00487655"/>
    <w:rsid w:val="00493238"/>
    <w:rsid w:val="004A129D"/>
    <w:rsid w:val="004A382E"/>
    <w:rsid w:val="004A554E"/>
    <w:rsid w:val="004A72D6"/>
    <w:rsid w:val="004B7549"/>
    <w:rsid w:val="004C0E82"/>
    <w:rsid w:val="004C5244"/>
    <w:rsid w:val="004C66BB"/>
    <w:rsid w:val="004D2F8B"/>
    <w:rsid w:val="004D36CF"/>
    <w:rsid w:val="004D7874"/>
    <w:rsid w:val="005058BC"/>
    <w:rsid w:val="00506326"/>
    <w:rsid w:val="00511EC9"/>
    <w:rsid w:val="0051356C"/>
    <w:rsid w:val="00527BC6"/>
    <w:rsid w:val="0054041D"/>
    <w:rsid w:val="005540DD"/>
    <w:rsid w:val="00554E9D"/>
    <w:rsid w:val="00562005"/>
    <w:rsid w:val="00573760"/>
    <w:rsid w:val="00576BC1"/>
    <w:rsid w:val="00583214"/>
    <w:rsid w:val="005855CD"/>
    <w:rsid w:val="005951F1"/>
    <w:rsid w:val="005A2E2E"/>
    <w:rsid w:val="005B0AED"/>
    <w:rsid w:val="005C5EAC"/>
    <w:rsid w:val="005D1BFD"/>
    <w:rsid w:val="005D6CEF"/>
    <w:rsid w:val="005E394E"/>
    <w:rsid w:val="005E5125"/>
    <w:rsid w:val="005E521C"/>
    <w:rsid w:val="005F047F"/>
    <w:rsid w:val="005F3ED7"/>
    <w:rsid w:val="006071B5"/>
    <w:rsid w:val="00610A54"/>
    <w:rsid w:val="00611D8D"/>
    <w:rsid w:val="006144A1"/>
    <w:rsid w:val="00623E43"/>
    <w:rsid w:val="00623FDB"/>
    <w:rsid w:val="00624EC4"/>
    <w:rsid w:val="00625FB6"/>
    <w:rsid w:val="00630283"/>
    <w:rsid w:val="00631448"/>
    <w:rsid w:val="0064722F"/>
    <w:rsid w:val="00647675"/>
    <w:rsid w:val="00650D8F"/>
    <w:rsid w:val="00651DD2"/>
    <w:rsid w:val="006606C2"/>
    <w:rsid w:val="006614C6"/>
    <w:rsid w:val="006671D9"/>
    <w:rsid w:val="00667E16"/>
    <w:rsid w:val="00674342"/>
    <w:rsid w:val="006926EF"/>
    <w:rsid w:val="006A1A07"/>
    <w:rsid w:val="006A353F"/>
    <w:rsid w:val="006B24A8"/>
    <w:rsid w:val="006B269F"/>
    <w:rsid w:val="006B6F22"/>
    <w:rsid w:val="006D0F58"/>
    <w:rsid w:val="006D53A4"/>
    <w:rsid w:val="006E0D8C"/>
    <w:rsid w:val="006E114F"/>
    <w:rsid w:val="006E137F"/>
    <w:rsid w:val="006E1FDD"/>
    <w:rsid w:val="006E3E39"/>
    <w:rsid w:val="006F60C9"/>
    <w:rsid w:val="0070046E"/>
    <w:rsid w:val="0070359E"/>
    <w:rsid w:val="00712F0B"/>
    <w:rsid w:val="0073613D"/>
    <w:rsid w:val="00745CB1"/>
    <w:rsid w:val="00750587"/>
    <w:rsid w:val="007633DC"/>
    <w:rsid w:val="0076389B"/>
    <w:rsid w:val="00777394"/>
    <w:rsid w:val="00787135"/>
    <w:rsid w:val="007A06E8"/>
    <w:rsid w:val="007B367A"/>
    <w:rsid w:val="007B6261"/>
    <w:rsid w:val="007C3DB1"/>
    <w:rsid w:val="007C6E15"/>
    <w:rsid w:val="007D4CFC"/>
    <w:rsid w:val="007E21DB"/>
    <w:rsid w:val="007F391F"/>
    <w:rsid w:val="007F7BFC"/>
    <w:rsid w:val="008027C7"/>
    <w:rsid w:val="00803EF1"/>
    <w:rsid w:val="00805D5C"/>
    <w:rsid w:val="008101F5"/>
    <w:rsid w:val="00814E1E"/>
    <w:rsid w:val="0081656C"/>
    <w:rsid w:val="00846CA6"/>
    <w:rsid w:val="00857064"/>
    <w:rsid w:val="0086131A"/>
    <w:rsid w:val="00861E0D"/>
    <w:rsid w:val="00863663"/>
    <w:rsid w:val="00880778"/>
    <w:rsid w:val="00882FEE"/>
    <w:rsid w:val="00895FFF"/>
    <w:rsid w:val="008B4713"/>
    <w:rsid w:val="008B64EC"/>
    <w:rsid w:val="008C7AF6"/>
    <w:rsid w:val="008D2F32"/>
    <w:rsid w:val="008E5974"/>
    <w:rsid w:val="008E7778"/>
    <w:rsid w:val="008F4FB1"/>
    <w:rsid w:val="008F5CAA"/>
    <w:rsid w:val="008F6175"/>
    <w:rsid w:val="00905D8D"/>
    <w:rsid w:val="009060EB"/>
    <w:rsid w:val="00906E66"/>
    <w:rsid w:val="009079FC"/>
    <w:rsid w:val="0091512A"/>
    <w:rsid w:val="00915BC3"/>
    <w:rsid w:val="009303A3"/>
    <w:rsid w:val="009446A5"/>
    <w:rsid w:val="00944CC2"/>
    <w:rsid w:val="00950F00"/>
    <w:rsid w:val="0096028D"/>
    <w:rsid w:val="0097242E"/>
    <w:rsid w:val="00973195"/>
    <w:rsid w:val="009737DD"/>
    <w:rsid w:val="00974E48"/>
    <w:rsid w:val="00976D09"/>
    <w:rsid w:val="00992DCE"/>
    <w:rsid w:val="009A39EB"/>
    <w:rsid w:val="009A4CB6"/>
    <w:rsid w:val="009B5561"/>
    <w:rsid w:val="009C0FED"/>
    <w:rsid w:val="009C3357"/>
    <w:rsid w:val="009D59B2"/>
    <w:rsid w:val="009E7552"/>
    <w:rsid w:val="009F04C0"/>
    <w:rsid w:val="009F2B91"/>
    <w:rsid w:val="00A016F3"/>
    <w:rsid w:val="00A01BDC"/>
    <w:rsid w:val="00A02C8B"/>
    <w:rsid w:val="00A04113"/>
    <w:rsid w:val="00A0663A"/>
    <w:rsid w:val="00A15F41"/>
    <w:rsid w:val="00A175F6"/>
    <w:rsid w:val="00A35252"/>
    <w:rsid w:val="00A358CC"/>
    <w:rsid w:val="00A4373F"/>
    <w:rsid w:val="00A44B1A"/>
    <w:rsid w:val="00A54082"/>
    <w:rsid w:val="00A54839"/>
    <w:rsid w:val="00A77163"/>
    <w:rsid w:val="00A8643B"/>
    <w:rsid w:val="00A866B3"/>
    <w:rsid w:val="00AA5F1D"/>
    <w:rsid w:val="00AB5D83"/>
    <w:rsid w:val="00AC0309"/>
    <w:rsid w:val="00AC26E7"/>
    <w:rsid w:val="00AC6123"/>
    <w:rsid w:val="00AD3EE9"/>
    <w:rsid w:val="00AF5C1C"/>
    <w:rsid w:val="00AF7609"/>
    <w:rsid w:val="00B10D7F"/>
    <w:rsid w:val="00B17213"/>
    <w:rsid w:val="00B22530"/>
    <w:rsid w:val="00B321BD"/>
    <w:rsid w:val="00B51973"/>
    <w:rsid w:val="00B51E71"/>
    <w:rsid w:val="00B563FE"/>
    <w:rsid w:val="00B567F9"/>
    <w:rsid w:val="00B57C89"/>
    <w:rsid w:val="00B601E3"/>
    <w:rsid w:val="00B72E67"/>
    <w:rsid w:val="00B75EE9"/>
    <w:rsid w:val="00B8544C"/>
    <w:rsid w:val="00B97C55"/>
    <w:rsid w:val="00BA15AF"/>
    <w:rsid w:val="00BA30EE"/>
    <w:rsid w:val="00BB114D"/>
    <w:rsid w:val="00BB33A7"/>
    <w:rsid w:val="00BC0F02"/>
    <w:rsid w:val="00BC5DDF"/>
    <w:rsid w:val="00BD3BB5"/>
    <w:rsid w:val="00BD494F"/>
    <w:rsid w:val="00BE0116"/>
    <w:rsid w:val="00BF08EA"/>
    <w:rsid w:val="00BF1C61"/>
    <w:rsid w:val="00BF43F0"/>
    <w:rsid w:val="00C0353D"/>
    <w:rsid w:val="00C112CC"/>
    <w:rsid w:val="00C30765"/>
    <w:rsid w:val="00C31843"/>
    <w:rsid w:val="00C37B5F"/>
    <w:rsid w:val="00C37DF6"/>
    <w:rsid w:val="00C401AC"/>
    <w:rsid w:val="00C44615"/>
    <w:rsid w:val="00C44FCB"/>
    <w:rsid w:val="00C4645B"/>
    <w:rsid w:val="00C57F9A"/>
    <w:rsid w:val="00C64118"/>
    <w:rsid w:val="00C65FE6"/>
    <w:rsid w:val="00C75AB9"/>
    <w:rsid w:val="00C82A4B"/>
    <w:rsid w:val="00CA19FC"/>
    <w:rsid w:val="00CA52EE"/>
    <w:rsid w:val="00CC4258"/>
    <w:rsid w:val="00CD5536"/>
    <w:rsid w:val="00CE3404"/>
    <w:rsid w:val="00CE70EE"/>
    <w:rsid w:val="00CF0456"/>
    <w:rsid w:val="00CF1796"/>
    <w:rsid w:val="00CF3C30"/>
    <w:rsid w:val="00D11F21"/>
    <w:rsid w:val="00D12B67"/>
    <w:rsid w:val="00D34CCA"/>
    <w:rsid w:val="00D47B2D"/>
    <w:rsid w:val="00D51F25"/>
    <w:rsid w:val="00D52AAE"/>
    <w:rsid w:val="00D558E6"/>
    <w:rsid w:val="00D73DB9"/>
    <w:rsid w:val="00DA4646"/>
    <w:rsid w:val="00DA5244"/>
    <w:rsid w:val="00DD5C1B"/>
    <w:rsid w:val="00DE27A9"/>
    <w:rsid w:val="00DF3B96"/>
    <w:rsid w:val="00DF651C"/>
    <w:rsid w:val="00E056A0"/>
    <w:rsid w:val="00E13B3D"/>
    <w:rsid w:val="00E13F2F"/>
    <w:rsid w:val="00E23453"/>
    <w:rsid w:val="00E3037A"/>
    <w:rsid w:val="00E36942"/>
    <w:rsid w:val="00E45DF2"/>
    <w:rsid w:val="00E51A70"/>
    <w:rsid w:val="00E54FE8"/>
    <w:rsid w:val="00E57D2B"/>
    <w:rsid w:val="00E62522"/>
    <w:rsid w:val="00E661DA"/>
    <w:rsid w:val="00E81E17"/>
    <w:rsid w:val="00E83843"/>
    <w:rsid w:val="00E9088B"/>
    <w:rsid w:val="00E9392C"/>
    <w:rsid w:val="00EB0944"/>
    <w:rsid w:val="00EB19D0"/>
    <w:rsid w:val="00EC4E7B"/>
    <w:rsid w:val="00EC7480"/>
    <w:rsid w:val="00ED6A01"/>
    <w:rsid w:val="00ED76CF"/>
    <w:rsid w:val="00EE0791"/>
    <w:rsid w:val="00EE5AA5"/>
    <w:rsid w:val="00EE68D7"/>
    <w:rsid w:val="00EF7EFC"/>
    <w:rsid w:val="00F073AF"/>
    <w:rsid w:val="00F103A1"/>
    <w:rsid w:val="00F12201"/>
    <w:rsid w:val="00F14397"/>
    <w:rsid w:val="00F2143E"/>
    <w:rsid w:val="00F36415"/>
    <w:rsid w:val="00F401D5"/>
    <w:rsid w:val="00F64269"/>
    <w:rsid w:val="00F70314"/>
    <w:rsid w:val="00F819C8"/>
    <w:rsid w:val="00F84B74"/>
    <w:rsid w:val="00F94596"/>
    <w:rsid w:val="00FC0277"/>
    <w:rsid w:val="00FC22D6"/>
    <w:rsid w:val="00FD223B"/>
    <w:rsid w:val="00FD4E54"/>
    <w:rsid w:val="00FD7025"/>
    <w:rsid w:val="00FD7EAB"/>
    <w:rsid w:val="00FE1BF7"/>
    <w:rsid w:val="00FE2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AA395B5-5F35-4239-8E98-84AD2FA5C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9088B"/>
    <w:pPr>
      <w:autoSpaceDE w:val="0"/>
      <w:autoSpaceDN w:val="0"/>
      <w:spacing w:before="20" w:after="20" w:line="240" w:lineRule="exact"/>
    </w:pPr>
    <w:rPr>
      <w:rFonts w:ascii="Arial" w:hAnsi="Arial" w:cs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6B24A8"/>
    <w:pPr>
      <w:keepNext/>
      <w:pageBreakBefore/>
      <w:adjustRightInd w:val="0"/>
      <w:spacing w:before="240" w:after="240" w:line="240" w:lineRule="auto"/>
      <w:outlineLvl w:val="0"/>
    </w:pPr>
    <w:rPr>
      <w:b/>
      <w:bCs/>
      <w:caps/>
      <w:spacing w:val="6"/>
      <w:kern w:val="28"/>
      <w:sz w:val="28"/>
      <w:szCs w:val="28"/>
    </w:rPr>
  </w:style>
  <w:style w:type="paragraph" w:styleId="Nadpis3">
    <w:name w:val="heading 3"/>
    <w:basedOn w:val="Normlny"/>
    <w:next w:val="Normlny"/>
    <w:link w:val="Nadpis3Char"/>
    <w:semiHidden/>
    <w:unhideWhenUsed/>
    <w:qFormat/>
    <w:rsid w:val="009B556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rsid w:val="00E9088B"/>
    <w:pPr>
      <w:tabs>
        <w:tab w:val="center" w:pos="4819"/>
        <w:tab w:val="right" w:pos="9071"/>
      </w:tabs>
      <w:spacing w:before="0" w:after="0" w:line="240" w:lineRule="auto"/>
    </w:pPr>
  </w:style>
  <w:style w:type="paragraph" w:customStyle="1" w:styleId="Vec">
    <w:name w:val="Vec"/>
    <w:basedOn w:val="Normlny"/>
    <w:next w:val="Normlny"/>
    <w:rsid w:val="00E9088B"/>
    <w:pPr>
      <w:spacing w:before="120" w:after="0"/>
    </w:pPr>
    <w:rPr>
      <w:b/>
      <w:bCs/>
    </w:rPr>
  </w:style>
  <w:style w:type="paragraph" w:customStyle="1" w:styleId="Org">
    <w:name w:val="Org"/>
    <w:basedOn w:val="Normlny"/>
    <w:next w:val="Vybavuje"/>
    <w:rsid w:val="00E9088B"/>
  </w:style>
  <w:style w:type="paragraph" w:customStyle="1" w:styleId="Vybavuje">
    <w:name w:val="Vybavuje"/>
    <w:basedOn w:val="Normlny"/>
    <w:next w:val="Tel"/>
    <w:rsid w:val="00E9088B"/>
  </w:style>
  <w:style w:type="paragraph" w:customStyle="1" w:styleId="Tel">
    <w:name w:val="Tel"/>
    <w:basedOn w:val="Normlny"/>
    <w:next w:val="Name1"/>
    <w:rsid w:val="00E9088B"/>
  </w:style>
  <w:style w:type="paragraph" w:customStyle="1" w:styleId="Name1">
    <w:name w:val="Name1"/>
    <w:basedOn w:val="Normlny"/>
    <w:next w:val="Name2"/>
    <w:rsid w:val="00E9088B"/>
  </w:style>
  <w:style w:type="paragraph" w:customStyle="1" w:styleId="Name2">
    <w:name w:val="Name2"/>
    <w:basedOn w:val="Normlny"/>
    <w:next w:val="Name3"/>
    <w:rsid w:val="00E9088B"/>
  </w:style>
  <w:style w:type="paragraph" w:customStyle="1" w:styleId="Name3">
    <w:name w:val="Name3"/>
    <w:basedOn w:val="Normlny"/>
    <w:next w:val="Nasaznacka"/>
    <w:rsid w:val="00E9088B"/>
  </w:style>
  <w:style w:type="paragraph" w:customStyle="1" w:styleId="Nasaznacka">
    <w:name w:val="Nasaznacka"/>
    <w:basedOn w:val="Normlny"/>
    <w:next w:val="Vec"/>
    <w:rsid w:val="00E9088B"/>
    <w:pPr>
      <w:spacing w:before="60"/>
    </w:pPr>
  </w:style>
  <w:style w:type="paragraph" w:customStyle="1" w:styleId="Meno1">
    <w:name w:val="Meno1"/>
    <w:basedOn w:val="Normlny"/>
    <w:next w:val="Meno2"/>
    <w:rsid w:val="00E9088B"/>
  </w:style>
  <w:style w:type="paragraph" w:customStyle="1" w:styleId="Meno2">
    <w:name w:val="Meno2"/>
    <w:basedOn w:val="Normlny"/>
    <w:next w:val="Vec"/>
    <w:rsid w:val="00E9088B"/>
  </w:style>
  <w:style w:type="paragraph" w:styleId="Zkladntext">
    <w:name w:val="Body Text"/>
    <w:basedOn w:val="Normlny"/>
    <w:rsid w:val="00E9088B"/>
    <w:pPr>
      <w:spacing w:before="0" w:after="0" w:line="240" w:lineRule="auto"/>
      <w:jc w:val="both"/>
    </w:pPr>
    <w:rPr>
      <w:sz w:val="22"/>
      <w:szCs w:val="22"/>
    </w:rPr>
  </w:style>
  <w:style w:type="paragraph" w:styleId="Pta">
    <w:name w:val="footer"/>
    <w:basedOn w:val="Normlny"/>
    <w:link w:val="PtaChar"/>
    <w:uiPriority w:val="99"/>
    <w:rsid w:val="006A1A07"/>
    <w:pPr>
      <w:tabs>
        <w:tab w:val="center" w:pos="4536"/>
        <w:tab w:val="right" w:pos="9072"/>
      </w:tabs>
    </w:pPr>
  </w:style>
  <w:style w:type="paragraph" w:styleId="Zarkazkladnhotextu2">
    <w:name w:val="Body Text Indent 2"/>
    <w:basedOn w:val="Normlny"/>
    <w:rsid w:val="00EE0791"/>
    <w:pPr>
      <w:spacing w:after="120" w:line="480" w:lineRule="auto"/>
      <w:ind w:left="283"/>
    </w:pPr>
  </w:style>
  <w:style w:type="character" w:styleId="Hypertextovprepojenie">
    <w:name w:val="Hyperlink"/>
    <w:basedOn w:val="Predvolenpsmoodseku"/>
    <w:rsid w:val="006D0F58"/>
    <w:rPr>
      <w:color w:val="0000FF"/>
      <w:u w:val="single"/>
    </w:rPr>
  </w:style>
  <w:style w:type="character" w:customStyle="1" w:styleId="PtaChar">
    <w:name w:val="Päta Char"/>
    <w:basedOn w:val="Predvolenpsmoodseku"/>
    <w:link w:val="Pta"/>
    <w:uiPriority w:val="99"/>
    <w:rsid w:val="00175C26"/>
    <w:rPr>
      <w:rFonts w:ascii="Arial" w:hAnsi="Arial" w:cs="Arial"/>
      <w:lang w:eastAsia="cs-CZ"/>
    </w:rPr>
  </w:style>
  <w:style w:type="paragraph" w:styleId="Textbubliny">
    <w:name w:val="Balloon Text"/>
    <w:basedOn w:val="Normlny"/>
    <w:link w:val="TextbublinyChar"/>
    <w:rsid w:val="00A3525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A35252"/>
    <w:rPr>
      <w:rFonts w:ascii="Tahoma" w:hAnsi="Tahoma" w:cs="Tahoma"/>
      <w:sz w:val="16"/>
      <w:szCs w:val="16"/>
      <w:lang w:eastAsia="cs-CZ"/>
    </w:rPr>
  </w:style>
  <w:style w:type="character" w:styleId="slostrany">
    <w:name w:val="page number"/>
    <w:basedOn w:val="Predvolenpsmoodseku"/>
    <w:rsid w:val="006E1FDD"/>
  </w:style>
  <w:style w:type="character" w:styleId="Odkaznakomentr">
    <w:name w:val="annotation reference"/>
    <w:basedOn w:val="Predvolenpsmoodseku"/>
    <w:rsid w:val="00506326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506326"/>
  </w:style>
  <w:style w:type="character" w:customStyle="1" w:styleId="TextkomentraChar">
    <w:name w:val="Text komentára Char"/>
    <w:basedOn w:val="Predvolenpsmoodseku"/>
    <w:link w:val="Textkomentra"/>
    <w:rsid w:val="00506326"/>
    <w:rPr>
      <w:rFonts w:ascii="Arial" w:hAnsi="Arial" w:cs="Arial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rsid w:val="0050632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506326"/>
    <w:rPr>
      <w:rFonts w:ascii="Arial" w:hAnsi="Arial" w:cs="Arial"/>
      <w:b/>
      <w:bCs/>
      <w:lang w:eastAsia="cs-CZ"/>
    </w:rPr>
  </w:style>
  <w:style w:type="character" w:customStyle="1" w:styleId="HlavikaChar">
    <w:name w:val="Hlavička Char"/>
    <w:basedOn w:val="Predvolenpsmoodseku"/>
    <w:link w:val="Hlavika"/>
    <w:locked/>
    <w:rsid w:val="00485362"/>
    <w:rPr>
      <w:rFonts w:ascii="Arial" w:hAnsi="Arial" w:cs="Arial"/>
      <w:lang w:eastAsia="cs-CZ"/>
    </w:rPr>
  </w:style>
  <w:style w:type="paragraph" w:styleId="Odsekzoznamu">
    <w:name w:val="List Paragraph"/>
    <w:basedOn w:val="Normlny"/>
    <w:uiPriority w:val="34"/>
    <w:qFormat/>
    <w:rsid w:val="000A4141"/>
    <w:pPr>
      <w:autoSpaceDE/>
      <w:autoSpaceDN/>
      <w:spacing w:before="0" w:after="0" w:line="240" w:lineRule="auto"/>
      <w:ind w:left="454"/>
      <w:jc w:val="both"/>
    </w:pPr>
    <w:rPr>
      <w:rFonts w:eastAsiaTheme="minorHAnsi"/>
      <w:sz w:val="23"/>
      <w:szCs w:val="23"/>
      <w:lang w:eastAsia="sk-SK"/>
    </w:rPr>
  </w:style>
  <w:style w:type="paragraph" w:styleId="Zkladntext3">
    <w:name w:val="Body Text 3"/>
    <w:basedOn w:val="Normlny"/>
    <w:link w:val="Zkladntext3Char"/>
    <w:rsid w:val="006B24A8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6B24A8"/>
    <w:rPr>
      <w:rFonts w:ascii="Arial" w:hAnsi="Arial" w:cs="Arial"/>
      <w:sz w:val="16"/>
      <w:szCs w:val="16"/>
      <w:lang w:eastAsia="cs-CZ"/>
    </w:rPr>
  </w:style>
  <w:style w:type="character" w:customStyle="1" w:styleId="Nadpis1Char">
    <w:name w:val="Nadpis 1 Char"/>
    <w:basedOn w:val="Predvolenpsmoodseku"/>
    <w:link w:val="Nadpis1"/>
    <w:rsid w:val="006B24A8"/>
    <w:rPr>
      <w:rFonts w:ascii="Arial" w:hAnsi="Arial" w:cs="Arial"/>
      <w:b/>
      <w:bCs/>
      <w:caps/>
      <w:spacing w:val="6"/>
      <w:kern w:val="28"/>
      <w:sz w:val="28"/>
      <w:szCs w:val="28"/>
      <w:lang w:eastAsia="cs-CZ"/>
    </w:rPr>
  </w:style>
  <w:style w:type="character" w:customStyle="1" w:styleId="Nadpis3Char">
    <w:name w:val="Nadpis 3 Char"/>
    <w:basedOn w:val="Predvolenpsmoodseku"/>
    <w:link w:val="Nadpis3"/>
    <w:semiHidden/>
    <w:rsid w:val="009B5561"/>
    <w:rPr>
      <w:rFonts w:asciiTheme="majorHAnsi" w:eastAsiaTheme="majorEastAsia" w:hAnsiTheme="majorHAnsi" w:cstheme="majorBidi"/>
      <w:b/>
      <w:bCs/>
      <w:color w:val="4F81BD" w:themeColor="accent1"/>
      <w:lang w:eastAsia="cs-CZ"/>
    </w:rPr>
  </w:style>
  <w:style w:type="paragraph" w:customStyle="1" w:styleId="075-125">
    <w:name w:val="0.75 - 1.25"/>
    <w:basedOn w:val="Normlny"/>
    <w:rsid w:val="009B5561"/>
    <w:pPr>
      <w:autoSpaceDE/>
      <w:autoSpaceDN/>
      <w:spacing w:before="0" w:after="0" w:line="240" w:lineRule="auto"/>
      <w:ind w:left="709" w:hanging="284"/>
      <w:jc w:val="both"/>
    </w:pPr>
    <w:rPr>
      <w:rFonts w:cs="Times New Roman"/>
    </w:rPr>
  </w:style>
  <w:style w:type="paragraph" w:customStyle="1" w:styleId="075">
    <w:name w:val="0.75"/>
    <w:basedOn w:val="Normlny"/>
    <w:rsid w:val="009B5561"/>
    <w:pPr>
      <w:autoSpaceDE/>
      <w:autoSpaceDN/>
      <w:spacing w:before="0" w:after="0" w:line="240" w:lineRule="auto"/>
      <w:ind w:left="425"/>
      <w:jc w:val="both"/>
    </w:pPr>
    <w:rPr>
      <w:rFonts w:cs="Times New Roman"/>
      <w:szCs w:val="24"/>
      <w:lang w:eastAsia="sk-SK"/>
    </w:rPr>
  </w:style>
  <w:style w:type="paragraph" w:customStyle="1" w:styleId="00-075">
    <w:name w:val="0.0 - 0.75"/>
    <w:basedOn w:val="Normlny"/>
    <w:rsid w:val="009B5561"/>
    <w:pPr>
      <w:autoSpaceDE/>
      <w:autoSpaceDN/>
      <w:spacing w:before="0" w:after="0" w:line="240" w:lineRule="auto"/>
      <w:ind w:left="426" w:hanging="426"/>
      <w:jc w:val="both"/>
    </w:pPr>
    <w:rPr>
      <w:rFonts w:cs="Times New Roman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664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fusko\Data%20aplikac&#237;\Microsoft\&#352;abl&#243;ny\Intern&#233;%20ozn&#225;menie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2D7D4E-2C18-47D3-9C0A-EF9BE4147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Interné oznámenie</Template>
  <TotalTime>61</TotalTime>
  <Pages>1</Pages>
  <Words>558</Words>
  <Characters>3183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INTERNÉ OZNAMENIE</vt:lpstr>
    </vt:vector>
  </TitlesOfParts>
  <Company>nds</Company>
  <LinksUpToDate>false</LinksUpToDate>
  <CharactersWithSpaces>3734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INTERNÉ OZNAMENIE</dc:title>
  <dc:subject/>
  <dc:creator>fusko</dc:creator>
  <cp:keywords/>
  <dc:description/>
  <cp:lastModifiedBy>Dej Martin</cp:lastModifiedBy>
  <cp:revision>18</cp:revision>
  <cp:lastPrinted>2009-02-08T14:57:00Z</cp:lastPrinted>
  <dcterms:created xsi:type="dcterms:W3CDTF">2013-05-17T07:11:00Z</dcterms:created>
  <dcterms:modified xsi:type="dcterms:W3CDTF">2020-11-13T18:21:00Z</dcterms:modified>
</cp:coreProperties>
</file>